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073" w:rsidRPr="001402C7" w:rsidRDefault="00537073" w:rsidP="007C3FF7">
      <w:pPr>
        <w:spacing w:after="375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</w:rPr>
      </w:pPr>
      <w:ins w:id="1" w:author="Unknown">
        <w:r w:rsidRPr="001402C7">
          <w:rPr>
            <w:rFonts w:ascii="Times New Roman" w:eastAsia="Times New Roman" w:hAnsi="Times New Roman" w:cs="Times New Roman"/>
            <w:sz w:val="24"/>
            <w:szCs w:val="24"/>
          </w:rPr>
          <w:t>Года пройдут, но эти дни и ночи</w:t>
        </w:r>
        <w:r w:rsidRPr="001402C7">
          <w:rPr>
            <w:rFonts w:ascii="Times New Roman" w:eastAsia="Times New Roman" w:hAnsi="Times New Roman" w:cs="Times New Roman"/>
            <w:sz w:val="24"/>
            <w:szCs w:val="24"/>
          </w:rPr>
          <w:br/>
          <w:t xml:space="preserve">Придут не раз во сне тебе </w:t>
        </w:r>
        <w:r w:rsidRPr="001402C7">
          <w:rPr>
            <w:rFonts w:ascii="Times New Roman" w:eastAsia="Times New Roman" w:hAnsi="Times New Roman" w:cs="Times New Roman"/>
            <w:sz w:val="24"/>
            <w:szCs w:val="24"/>
          </w:rPr>
          <w:br/>
          <w:t xml:space="preserve">И пусть вы были маленькими </w:t>
        </w:r>
        <w:proofErr w:type="gramStart"/>
        <w:r w:rsidRPr="001402C7">
          <w:rPr>
            <w:rFonts w:ascii="Times New Roman" w:eastAsia="Times New Roman" w:hAnsi="Times New Roman" w:cs="Times New Roman"/>
            <w:sz w:val="24"/>
            <w:szCs w:val="24"/>
          </w:rPr>
          <w:t>очень,</w:t>
        </w:r>
        <w:r w:rsidRPr="001402C7">
          <w:rPr>
            <w:rFonts w:ascii="Times New Roman" w:eastAsia="Times New Roman" w:hAnsi="Times New Roman" w:cs="Times New Roman"/>
            <w:sz w:val="24"/>
            <w:szCs w:val="24"/>
          </w:rPr>
          <w:br/>
          <w:t>Вы</w:t>
        </w:r>
        <w:proofErr w:type="gramEnd"/>
        <w:r w:rsidRPr="001402C7">
          <w:rPr>
            <w:rFonts w:ascii="Times New Roman" w:eastAsia="Times New Roman" w:hAnsi="Times New Roman" w:cs="Times New Roman"/>
            <w:sz w:val="24"/>
            <w:szCs w:val="24"/>
          </w:rPr>
          <w:t xml:space="preserve"> тоже победили в той войне!</w:t>
        </w:r>
      </w:ins>
    </w:p>
    <w:p w:rsidR="002767BD" w:rsidRPr="004D1C86" w:rsidRDefault="00817159" w:rsidP="00074380">
      <w:pPr>
        <w:shd w:val="clear" w:color="auto" w:fill="FFFFFF"/>
        <w:spacing w:after="0" w:line="240" w:lineRule="auto"/>
        <w:rPr>
          <w:sz w:val="28"/>
          <w:szCs w:val="28"/>
        </w:rPr>
      </w:pPr>
      <w:r w:rsidRPr="004D1C86">
        <w:rPr>
          <w:sz w:val="32"/>
          <w:szCs w:val="32"/>
        </w:rPr>
        <w:t xml:space="preserve">  </w:t>
      </w:r>
      <w:r w:rsidR="007C3FF7" w:rsidRPr="004D1C86">
        <w:rPr>
          <w:sz w:val="32"/>
          <w:szCs w:val="32"/>
        </w:rPr>
        <w:t xml:space="preserve"> </w:t>
      </w:r>
      <w:r w:rsidR="004D1C86">
        <w:rPr>
          <w:sz w:val="32"/>
          <w:szCs w:val="32"/>
        </w:rPr>
        <w:t xml:space="preserve">  </w:t>
      </w:r>
      <w:proofErr w:type="gramStart"/>
      <w:r w:rsidR="007C3FF7" w:rsidRPr="004D1C86">
        <w:rPr>
          <w:sz w:val="28"/>
          <w:szCs w:val="28"/>
        </w:rPr>
        <w:t xml:space="preserve">В  </w:t>
      </w:r>
      <w:proofErr w:type="spellStart"/>
      <w:r w:rsidR="007C3FF7" w:rsidRPr="004D1C86">
        <w:rPr>
          <w:sz w:val="28"/>
          <w:szCs w:val="28"/>
        </w:rPr>
        <w:t>Мокрушинском</w:t>
      </w:r>
      <w:proofErr w:type="spellEnd"/>
      <w:proofErr w:type="gramEnd"/>
      <w:r w:rsidR="007C3FF7" w:rsidRPr="004D1C86">
        <w:rPr>
          <w:sz w:val="28"/>
          <w:szCs w:val="28"/>
        </w:rPr>
        <w:t xml:space="preserve"> сельском Доме культуры   </w:t>
      </w:r>
      <w:r w:rsidR="00537073" w:rsidRPr="004D1C86">
        <w:rPr>
          <w:sz w:val="28"/>
          <w:szCs w:val="28"/>
        </w:rPr>
        <w:t xml:space="preserve">28 февраля 2020 года было по </w:t>
      </w:r>
      <w:r w:rsidR="00CB7EE5" w:rsidRPr="004D1C86">
        <w:rPr>
          <w:sz w:val="28"/>
          <w:szCs w:val="28"/>
        </w:rPr>
        <w:t>-</w:t>
      </w:r>
      <w:r w:rsidR="00537073" w:rsidRPr="004D1C86">
        <w:rPr>
          <w:sz w:val="28"/>
          <w:szCs w:val="28"/>
        </w:rPr>
        <w:t>особому торжественно</w:t>
      </w:r>
      <w:r w:rsidR="00CB7EE5" w:rsidRPr="004D1C86">
        <w:rPr>
          <w:sz w:val="28"/>
          <w:szCs w:val="28"/>
        </w:rPr>
        <w:t xml:space="preserve"> и празднично.  В этот день чествовали </w:t>
      </w:r>
      <w:r w:rsidR="001A41F4" w:rsidRPr="004D1C86">
        <w:rPr>
          <w:sz w:val="28"/>
          <w:szCs w:val="28"/>
        </w:rPr>
        <w:t>дорогих односельчан, тружеников тыла и детей войны</w:t>
      </w:r>
      <w:r w:rsidR="00143A8D" w:rsidRPr="004D1C86">
        <w:rPr>
          <w:sz w:val="28"/>
          <w:szCs w:val="28"/>
        </w:rPr>
        <w:t>.</w:t>
      </w:r>
      <w:r w:rsidR="00CB7EE5" w:rsidRPr="004D1C86">
        <w:rPr>
          <w:sz w:val="28"/>
          <w:szCs w:val="28"/>
        </w:rPr>
        <w:t xml:space="preserve"> Глава района Ю.Е. </w:t>
      </w:r>
      <w:proofErr w:type="spellStart"/>
      <w:r w:rsidR="00CB7EE5" w:rsidRPr="004D1C86">
        <w:rPr>
          <w:sz w:val="28"/>
          <w:szCs w:val="28"/>
        </w:rPr>
        <w:t>Озерских</w:t>
      </w:r>
      <w:proofErr w:type="spellEnd"/>
      <w:r w:rsidR="00CB7EE5" w:rsidRPr="004D1C86">
        <w:rPr>
          <w:sz w:val="28"/>
          <w:szCs w:val="28"/>
        </w:rPr>
        <w:t xml:space="preserve"> </w:t>
      </w:r>
      <w:r w:rsidR="00143A8D" w:rsidRPr="004D1C86">
        <w:rPr>
          <w:sz w:val="28"/>
          <w:szCs w:val="28"/>
        </w:rPr>
        <w:t xml:space="preserve">  поздравил всех собравшихся</w:t>
      </w:r>
      <w:r w:rsidR="001D5446" w:rsidRPr="004D1C86">
        <w:rPr>
          <w:sz w:val="28"/>
          <w:szCs w:val="28"/>
        </w:rPr>
        <w:t xml:space="preserve"> с юбилейным годом </w:t>
      </w:r>
      <w:r w:rsidR="00143A8D" w:rsidRPr="004D1C86">
        <w:rPr>
          <w:sz w:val="28"/>
          <w:szCs w:val="28"/>
        </w:rPr>
        <w:t xml:space="preserve">   Великой Победы, п</w:t>
      </w:r>
      <w:r w:rsidR="00CE29E4" w:rsidRPr="004D1C86">
        <w:rPr>
          <w:sz w:val="28"/>
          <w:szCs w:val="28"/>
        </w:rPr>
        <w:t>облагодарил</w:t>
      </w:r>
      <w:r w:rsidR="008D01F8" w:rsidRPr="004D1C86">
        <w:rPr>
          <w:sz w:val="28"/>
          <w:szCs w:val="28"/>
        </w:rPr>
        <w:t xml:space="preserve"> тружеников тыла и Детей </w:t>
      </w:r>
      <w:proofErr w:type="gramStart"/>
      <w:r w:rsidR="008D01F8" w:rsidRPr="004D1C86">
        <w:rPr>
          <w:sz w:val="28"/>
          <w:szCs w:val="28"/>
        </w:rPr>
        <w:t xml:space="preserve">войны </w:t>
      </w:r>
      <w:r w:rsidR="00CE29E4" w:rsidRPr="004D1C86">
        <w:rPr>
          <w:sz w:val="28"/>
          <w:szCs w:val="28"/>
        </w:rPr>
        <w:t xml:space="preserve"> за</w:t>
      </w:r>
      <w:proofErr w:type="gramEnd"/>
      <w:r w:rsidR="00CE29E4" w:rsidRPr="004D1C86">
        <w:rPr>
          <w:sz w:val="28"/>
          <w:szCs w:val="28"/>
        </w:rPr>
        <w:t xml:space="preserve"> </w:t>
      </w:r>
      <w:r w:rsidR="00E847FD" w:rsidRPr="004D1C86">
        <w:rPr>
          <w:sz w:val="28"/>
          <w:szCs w:val="28"/>
        </w:rPr>
        <w:t xml:space="preserve">каждодневный труд </w:t>
      </w:r>
      <w:r w:rsidR="0051099B" w:rsidRPr="004D1C86">
        <w:rPr>
          <w:sz w:val="28"/>
          <w:szCs w:val="28"/>
        </w:rPr>
        <w:t>и стойкость, гражданский подвиг</w:t>
      </w:r>
      <w:r w:rsidR="008D01F8" w:rsidRPr="004D1C86">
        <w:rPr>
          <w:sz w:val="28"/>
          <w:szCs w:val="28"/>
        </w:rPr>
        <w:t>.</w:t>
      </w:r>
      <w:r w:rsidR="0051099B" w:rsidRPr="004D1C86">
        <w:rPr>
          <w:sz w:val="28"/>
          <w:szCs w:val="28"/>
        </w:rPr>
        <w:t xml:space="preserve"> </w:t>
      </w:r>
      <w:r w:rsidR="00E847FD" w:rsidRPr="004D1C86">
        <w:rPr>
          <w:sz w:val="28"/>
          <w:szCs w:val="28"/>
        </w:rPr>
        <w:t>С поздравлениями и словами благодарности</w:t>
      </w:r>
      <w:r w:rsidR="00C37430" w:rsidRPr="004D1C86">
        <w:rPr>
          <w:sz w:val="28"/>
          <w:szCs w:val="28"/>
        </w:rPr>
        <w:t xml:space="preserve"> и признательности за трудовой подвиг и мужество </w:t>
      </w:r>
      <w:r w:rsidR="00E847FD" w:rsidRPr="004D1C86">
        <w:rPr>
          <w:sz w:val="28"/>
          <w:szCs w:val="28"/>
        </w:rPr>
        <w:t xml:space="preserve">  перед собравшимися </w:t>
      </w:r>
      <w:proofErr w:type="gramStart"/>
      <w:r w:rsidR="00E847FD" w:rsidRPr="004D1C86">
        <w:rPr>
          <w:sz w:val="28"/>
          <w:szCs w:val="28"/>
        </w:rPr>
        <w:t>выступили</w:t>
      </w:r>
      <w:r w:rsidR="00A34E8F">
        <w:rPr>
          <w:sz w:val="28"/>
          <w:szCs w:val="28"/>
        </w:rPr>
        <w:t xml:space="preserve">: </w:t>
      </w:r>
      <w:r w:rsidR="00E847FD" w:rsidRPr="004D1C86">
        <w:rPr>
          <w:sz w:val="28"/>
          <w:szCs w:val="28"/>
        </w:rPr>
        <w:t xml:space="preserve">  </w:t>
      </w:r>
      <w:proofErr w:type="gramEnd"/>
      <w:r w:rsidR="00E847FD" w:rsidRPr="004D1C86">
        <w:rPr>
          <w:sz w:val="28"/>
          <w:szCs w:val="28"/>
        </w:rPr>
        <w:t>Шваб Г.П. , глава Мокрушинског</w:t>
      </w:r>
      <w:r w:rsidR="00074380" w:rsidRPr="004D1C86">
        <w:rPr>
          <w:sz w:val="28"/>
          <w:szCs w:val="28"/>
        </w:rPr>
        <w:t>о сельсовета, В. И.</w:t>
      </w:r>
      <w:r w:rsidR="00E847FD" w:rsidRPr="004D1C86">
        <w:rPr>
          <w:sz w:val="28"/>
          <w:szCs w:val="28"/>
        </w:rPr>
        <w:t xml:space="preserve">  Меркулова, </w:t>
      </w:r>
      <w:proofErr w:type="gramStart"/>
      <w:r w:rsidR="001D5446" w:rsidRPr="004D1C86">
        <w:rPr>
          <w:sz w:val="28"/>
          <w:szCs w:val="28"/>
        </w:rPr>
        <w:t>секретарь</w:t>
      </w:r>
      <w:r w:rsidR="00074380" w:rsidRPr="004D1C8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 Казачинского</w:t>
      </w:r>
      <w:proofErr w:type="gramEnd"/>
      <w:r w:rsidR="00074380" w:rsidRPr="004D1C8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местного отделения партии «Единая Россия», </w:t>
      </w:r>
      <w:r w:rsidR="00E847FD" w:rsidRPr="004D1C86">
        <w:rPr>
          <w:sz w:val="28"/>
          <w:szCs w:val="28"/>
        </w:rPr>
        <w:t>Наталья Анатольевна Пак</w:t>
      </w:r>
      <w:r w:rsidR="004D1C86" w:rsidRPr="004D1C86">
        <w:rPr>
          <w:sz w:val="28"/>
          <w:szCs w:val="28"/>
        </w:rPr>
        <w:t xml:space="preserve">, начальник территориального отделения краевого государственного казенного учреждения «Управление социальной защиты населения»  по Казачинскому району Красноярского края , </w:t>
      </w:r>
      <w:r w:rsidR="00C37430" w:rsidRPr="004D1C86">
        <w:rPr>
          <w:sz w:val="28"/>
          <w:szCs w:val="28"/>
        </w:rPr>
        <w:t xml:space="preserve"> </w:t>
      </w:r>
      <w:r w:rsidR="001619DB" w:rsidRPr="004D1C86">
        <w:rPr>
          <w:sz w:val="28"/>
          <w:szCs w:val="28"/>
        </w:rPr>
        <w:t>К.М. Губанов</w:t>
      </w:r>
      <w:r w:rsidR="008D01F8" w:rsidRPr="004D1C86">
        <w:rPr>
          <w:sz w:val="28"/>
          <w:szCs w:val="28"/>
        </w:rPr>
        <w:t xml:space="preserve">, военный комиссар Казачинского и Пировского районов, </w:t>
      </w:r>
      <w:r w:rsidR="001619DB" w:rsidRPr="004D1C86">
        <w:rPr>
          <w:sz w:val="28"/>
          <w:szCs w:val="28"/>
        </w:rPr>
        <w:t xml:space="preserve"> Анна Ивано</w:t>
      </w:r>
      <w:r w:rsidR="002767BD" w:rsidRPr="004D1C86">
        <w:rPr>
          <w:sz w:val="28"/>
          <w:szCs w:val="28"/>
        </w:rPr>
        <w:t>в</w:t>
      </w:r>
      <w:r w:rsidR="00B67388" w:rsidRPr="004D1C86">
        <w:rPr>
          <w:sz w:val="28"/>
          <w:szCs w:val="28"/>
        </w:rPr>
        <w:t xml:space="preserve">а </w:t>
      </w:r>
      <w:proofErr w:type="spellStart"/>
      <w:r w:rsidR="00B67388" w:rsidRPr="004D1C86">
        <w:rPr>
          <w:sz w:val="28"/>
          <w:szCs w:val="28"/>
        </w:rPr>
        <w:t>Гилеева</w:t>
      </w:r>
      <w:proofErr w:type="spellEnd"/>
      <w:r w:rsidR="00B67388" w:rsidRPr="004D1C86">
        <w:rPr>
          <w:sz w:val="28"/>
          <w:szCs w:val="28"/>
        </w:rPr>
        <w:t xml:space="preserve">, председатель районного Совета ветеранов.  </w:t>
      </w:r>
      <w:r w:rsidR="00C37430" w:rsidRPr="004D1C86">
        <w:rPr>
          <w:sz w:val="28"/>
          <w:szCs w:val="28"/>
        </w:rPr>
        <w:t xml:space="preserve">Затем </w:t>
      </w:r>
      <w:r w:rsidR="00A34E8F">
        <w:rPr>
          <w:sz w:val="28"/>
          <w:szCs w:val="28"/>
        </w:rPr>
        <w:t xml:space="preserve">началась церемония </w:t>
      </w:r>
      <w:proofErr w:type="gramStart"/>
      <w:r w:rsidR="00A34E8F">
        <w:rPr>
          <w:sz w:val="28"/>
          <w:szCs w:val="28"/>
        </w:rPr>
        <w:t xml:space="preserve">награждения </w:t>
      </w:r>
      <w:r w:rsidR="00C37430" w:rsidRPr="004D1C86">
        <w:rPr>
          <w:sz w:val="28"/>
          <w:szCs w:val="28"/>
        </w:rPr>
        <w:t xml:space="preserve"> Глава</w:t>
      </w:r>
      <w:proofErr w:type="gramEnd"/>
      <w:r w:rsidR="00C37430" w:rsidRPr="004D1C86">
        <w:rPr>
          <w:sz w:val="28"/>
          <w:szCs w:val="28"/>
        </w:rPr>
        <w:t xml:space="preserve"> района Ю.Е. </w:t>
      </w:r>
      <w:proofErr w:type="spellStart"/>
      <w:r w:rsidR="00C37430" w:rsidRPr="004D1C86">
        <w:rPr>
          <w:sz w:val="28"/>
          <w:szCs w:val="28"/>
        </w:rPr>
        <w:t>Озерских</w:t>
      </w:r>
      <w:proofErr w:type="spellEnd"/>
      <w:r w:rsidR="00C37430" w:rsidRPr="004D1C86">
        <w:rPr>
          <w:sz w:val="28"/>
          <w:szCs w:val="28"/>
        </w:rPr>
        <w:t xml:space="preserve"> вручил </w:t>
      </w:r>
      <w:r w:rsidR="00CB7EE5" w:rsidRPr="004D1C86">
        <w:rPr>
          <w:sz w:val="28"/>
          <w:szCs w:val="28"/>
        </w:rPr>
        <w:t xml:space="preserve"> медаль к 75-летию Победы Семеновой Людмиле Ивановне, труженику тыла, </w:t>
      </w:r>
      <w:r w:rsidR="00C37430" w:rsidRPr="004D1C86">
        <w:rPr>
          <w:sz w:val="28"/>
          <w:szCs w:val="28"/>
        </w:rPr>
        <w:t xml:space="preserve">и </w:t>
      </w:r>
      <w:r w:rsidR="00143A8D" w:rsidRPr="004D1C86">
        <w:rPr>
          <w:sz w:val="28"/>
          <w:szCs w:val="28"/>
        </w:rPr>
        <w:t xml:space="preserve">нагрудные знаки </w:t>
      </w:r>
      <w:r w:rsidR="00537073" w:rsidRPr="004D1C86">
        <w:rPr>
          <w:sz w:val="28"/>
          <w:szCs w:val="28"/>
        </w:rPr>
        <w:t xml:space="preserve"> « Дети войны»</w:t>
      </w:r>
      <w:r w:rsidR="00C37430" w:rsidRPr="004D1C86">
        <w:rPr>
          <w:sz w:val="28"/>
          <w:szCs w:val="28"/>
        </w:rPr>
        <w:t>.</w:t>
      </w:r>
      <w:r w:rsidR="001619DB" w:rsidRPr="004D1C86">
        <w:rPr>
          <w:sz w:val="28"/>
          <w:szCs w:val="28"/>
        </w:rPr>
        <w:t xml:space="preserve">  Поздравления со сцены звучали от отряда юнармейцев, воспитанников</w:t>
      </w:r>
      <w:r w:rsidR="002767BD" w:rsidRPr="004D1C86">
        <w:rPr>
          <w:sz w:val="28"/>
          <w:szCs w:val="28"/>
        </w:rPr>
        <w:t xml:space="preserve"> детского сада</w:t>
      </w:r>
      <w:r w:rsidR="004D1C86" w:rsidRPr="004D1C86">
        <w:rPr>
          <w:sz w:val="28"/>
          <w:szCs w:val="28"/>
        </w:rPr>
        <w:t xml:space="preserve"> </w:t>
      </w:r>
      <w:proofErr w:type="gramStart"/>
      <w:r w:rsidR="004D1C86" w:rsidRPr="004D1C86">
        <w:rPr>
          <w:sz w:val="28"/>
          <w:szCs w:val="28"/>
        </w:rPr>
        <w:t>« Березка</w:t>
      </w:r>
      <w:proofErr w:type="gramEnd"/>
      <w:r w:rsidR="004D1C86" w:rsidRPr="004D1C86">
        <w:rPr>
          <w:sz w:val="28"/>
          <w:szCs w:val="28"/>
        </w:rPr>
        <w:t>»</w:t>
      </w:r>
      <w:r w:rsidR="002767BD" w:rsidRPr="004D1C86">
        <w:rPr>
          <w:sz w:val="28"/>
          <w:szCs w:val="28"/>
        </w:rPr>
        <w:t xml:space="preserve">, учащихся </w:t>
      </w:r>
      <w:proofErr w:type="spellStart"/>
      <w:r w:rsidR="002767BD" w:rsidRPr="004D1C86">
        <w:rPr>
          <w:sz w:val="28"/>
          <w:szCs w:val="28"/>
        </w:rPr>
        <w:t>Мокрушинской</w:t>
      </w:r>
      <w:proofErr w:type="spellEnd"/>
      <w:r w:rsidR="002767BD" w:rsidRPr="004D1C86">
        <w:rPr>
          <w:sz w:val="28"/>
          <w:szCs w:val="28"/>
        </w:rPr>
        <w:t xml:space="preserve"> школы, </w:t>
      </w:r>
      <w:r w:rsidR="001619DB" w:rsidRPr="004D1C86">
        <w:rPr>
          <w:sz w:val="28"/>
          <w:szCs w:val="28"/>
        </w:rPr>
        <w:t xml:space="preserve"> </w:t>
      </w:r>
      <w:r w:rsidR="008D01F8" w:rsidRPr="004D1C86">
        <w:rPr>
          <w:sz w:val="28"/>
          <w:szCs w:val="28"/>
        </w:rPr>
        <w:t xml:space="preserve">районной </w:t>
      </w:r>
      <w:r w:rsidR="001D5446" w:rsidRPr="004D1C86">
        <w:rPr>
          <w:sz w:val="28"/>
          <w:szCs w:val="28"/>
        </w:rPr>
        <w:t xml:space="preserve"> вокальной </w:t>
      </w:r>
      <w:r w:rsidR="001619DB" w:rsidRPr="004D1C86">
        <w:rPr>
          <w:sz w:val="28"/>
          <w:szCs w:val="28"/>
        </w:rPr>
        <w:t xml:space="preserve">группы </w:t>
      </w:r>
      <w:r w:rsidR="008D01F8" w:rsidRPr="004D1C86">
        <w:rPr>
          <w:sz w:val="28"/>
          <w:szCs w:val="28"/>
        </w:rPr>
        <w:t>«</w:t>
      </w:r>
      <w:proofErr w:type="spellStart"/>
      <w:r w:rsidR="008D01F8" w:rsidRPr="004D1C86">
        <w:rPr>
          <w:sz w:val="28"/>
          <w:szCs w:val="28"/>
        </w:rPr>
        <w:t>Рябинушка</w:t>
      </w:r>
      <w:proofErr w:type="spellEnd"/>
      <w:r w:rsidR="008D01F8" w:rsidRPr="004D1C86">
        <w:rPr>
          <w:sz w:val="28"/>
          <w:szCs w:val="28"/>
        </w:rPr>
        <w:t>»</w:t>
      </w:r>
      <w:r w:rsidR="00633FBD" w:rsidRPr="004D1C86">
        <w:rPr>
          <w:sz w:val="28"/>
          <w:szCs w:val="28"/>
        </w:rPr>
        <w:t xml:space="preserve"> Казачинского РДК, руководитель Ярлыков .. </w:t>
      </w:r>
      <w:r w:rsidR="001619DB" w:rsidRPr="004D1C86">
        <w:rPr>
          <w:sz w:val="28"/>
          <w:szCs w:val="28"/>
        </w:rPr>
        <w:t xml:space="preserve"> </w:t>
      </w:r>
      <w:r w:rsidRPr="004D1C86">
        <w:rPr>
          <w:sz w:val="28"/>
          <w:szCs w:val="28"/>
        </w:rPr>
        <w:t>Пос</w:t>
      </w:r>
      <w:r w:rsidR="001D5446" w:rsidRPr="004D1C86">
        <w:rPr>
          <w:sz w:val="28"/>
          <w:szCs w:val="28"/>
        </w:rPr>
        <w:t>ле торжественной части</w:t>
      </w:r>
      <w:r w:rsidR="0051099B" w:rsidRPr="004D1C86">
        <w:rPr>
          <w:sz w:val="28"/>
          <w:szCs w:val="28"/>
        </w:rPr>
        <w:t xml:space="preserve">  </w:t>
      </w:r>
      <w:r w:rsidR="001D5446" w:rsidRPr="004D1C86">
        <w:rPr>
          <w:sz w:val="28"/>
          <w:szCs w:val="28"/>
        </w:rPr>
        <w:t xml:space="preserve"> дети </w:t>
      </w:r>
      <w:proofErr w:type="gramStart"/>
      <w:r w:rsidR="001D5446" w:rsidRPr="004D1C86">
        <w:rPr>
          <w:sz w:val="28"/>
          <w:szCs w:val="28"/>
        </w:rPr>
        <w:t xml:space="preserve">войны </w:t>
      </w:r>
      <w:r w:rsidRPr="004D1C86">
        <w:rPr>
          <w:sz w:val="28"/>
          <w:szCs w:val="28"/>
        </w:rPr>
        <w:t xml:space="preserve"> пили</w:t>
      </w:r>
      <w:proofErr w:type="gramEnd"/>
      <w:r w:rsidRPr="004D1C86">
        <w:rPr>
          <w:sz w:val="28"/>
          <w:szCs w:val="28"/>
        </w:rPr>
        <w:t xml:space="preserve"> чай,  и каждый делился своими историями нелегкой жизни.</w:t>
      </w:r>
      <w:r w:rsidR="001619DB" w:rsidRPr="004D1C86">
        <w:rPr>
          <w:sz w:val="28"/>
          <w:szCs w:val="28"/>
        </w:rPr>
        <w:t xml:space="preserve"> </w:t>
      </w:r>
    </w:p>
    <w:p w:rsidR="00817159" w:rsidRPr="004D1C86" w:rsidRDefault="00C37430" w:rsidP="005B0891">
      <w:pPr>
        <w:pStyle w:val="a3"/>
        <w:rPr>
          <w:sz w:val="28"/>
          <w:szCs w:val="28"/>
        </w:rPr>
      </w:pPr>
      <w:r w:rsidRPr="004D1C86">
        <w:rPr>
          <w:sz w:val="28"/>
          <w:szCs w:val="28"/>
        </w:rPr>
        <w:t xml:space="preserve">В </w:t>
      </w:r>
      <w:proofErr w:type="spellStart"/>
      <w:r w:rsidRPr="004D1C86">
        <w:rPr>
          <w:sz w:val="28"/>
          <w:szCs w:val="28"/>
        </w:rPr>
        <w:t>Мокрушинском</w:t>
      </w:r>
      <w:proofErr w:type="spellEnd"/>
      <w:r w:rsidRPr="004D1C86">
        <w:rPr>
          <w:sz w:val="28"/>
          <w:szCs w:val="28"/>
        </w:rPr>
        <w:t xml:space="preserve"> </w:t>
      </w:r>
      <w:proofErr w:type="gramStart"/>
      <w:r w:rsidR="0081563A">
        <w:rPr>
          <w:sz w:val="28"/>
          <w:szCs w:val="28"/>
        </w:rPr>
        <w:t xml:space="preserve">сельсовете </w:t>
      </w:r>
      <w:r w:rsidR="001619DB" w:rsidRPr="004D1C86">
        <w:rPr>
          <w:sz w:val="28"/>
          <w:szCs w:val="28"/>
        </w:rPr>
        <w:t xml:space="preserve"> </w:t>
      </w:r>
      <w:r w:rsidRPr="004D1C86">
        <w:rPr>
          <w:sz w:val="28"/>
          <w:szCs w:val="28"/>
        </w:rPr>
        <w:t>проживают</w:t>
      </w:r>
      <w:proofErr w:type="gramEnd"/>
      <w:r w:rsidR="007C3FF7" w:rsidRPr="004D1C86">
        <w:rPr>
          <w:sz w:val="28"/>
          <w:szCs w:val="28"/>
        </w:rPr>
        <w:t>:</w:t>
      </w:r>
      <w:r w:rsidR="005B0891" w:rsidRPr="004D1C86">
        <w:rPr>
          <w:sz w:val="28"/>
          <w:szCs w:val="28"/>
        </w:rPr>
        <w:t xml:space="preserve"> </w:t>
      </w:r>
      <w:r w:rsidRPr="004D1C86">
        <w:rPr>
          <w:sz w:val="28"/>
          <w:szCs w:val="28"/>
        </w:rPr>
        <w:t xml:space="preserve"> </w:t>
      </w:r>
      <w:r w:rsidR="001619DB" w:rsidRPr="004D1C86">
        <w:rPr>
          <w:sz w:val="28"/>
          <w:szCs w:val="28"/>
        </w:rPr>
        <w:t>вдова участника Вов  Москвитина Дарья Ивановна; 3</w:t>
      </w:r>
      <w:r w:rsidRPr="004D1C86">
        <w:rPr>
          <w:sz w:val="28"/>
          <w:szCs w:val="28"/>
        </w:rPr>
        <w:t xml:space="preserve"> труженика тыла : Калинина Нина Петро</w:t>
      </w:r>
      <w:r w:rsidR="001619DB" w:rsidRPr="004D1C86">
        <w:rPr>
          <w:sz w:val="28"/>
          <w:szCs w:val="28"/>
        </w:rPr>
        <w:t xml:space="preserve">вна , Шарыпова Анна </w:t>
      </w:r>
      <w:proofErr w:type="spellStart"/>
      <w:r w:rsidR="001619DB" w:rsidRPr="004D1C86">
        <w:rPr>
          <w:sz w:val="28"/>
          <w:szCs w:val="28"/>
        </w:rPr>
        <w:t>Федосовна</w:t>
      </w:r>
      <w:proofErr w:type="spellEnd"/>
      <w:r w:rsidR="001619DB" w:rsidRPr="004D1C86">
        <w:rPr>
          <w:sz w:val="28"/>
          <w:szCs w:val="28"/>
        </w:rPr>
        <w:t xml:space="preserve">, </w:t>
      </w:r>
      <w:r w:rsidRPr="004D1C86">
        <w:rPr>
          <w:sz w:val="28"/>
          <w:szCs w:val="28"/>
        </w:rPr>
        <w:t xml:space="preserve"> Семенова Людмила Ивановна</w:t>
      </w:r>
      <w:r w:rsidR="001619DB" w:rsidRPr="004D1C86">
        <w:rPr>
          <w:sz w:val="28"/>
          <w:szCs w:val="28"/>
        </w:rPr>
        <w:t xml:space="preserve">, </w:t>
      </w:r>
      <w:r w:rsidRPr="004D1C86">
        <w:rPr>
          <w:sz w:val="28"/>
          <w:szCs w:val="28"/>
        </w:rPr>
        <w:t xml:space="preserve">и  </w:t>
      </w:r>
      <w:r w:rsidR="007C3FF7" w:rsidRPr="004D1C86">
        <w:rPr>
          <w:sz w:val="28"/>
          <w:szCs w:val="28"/>
        </w:rPr>
        <w:t>36 человек, отнесенных к категории «</w:t>
      </w:r>
      <w:r w:rsidR="001619DB" w:rsidRPr="004D1C86">
        <w:rPr>
          <w:sz w:val="28"/>
          <w:szCs w:val="28"/>
        </w:rPr>
        <w:t>Детей войны</w:t>
      </w:r>
      <w:r w:rsidR="007C3FF7" w:rsidRPr="004D1C86">
        <w:rPr>
          <w:sz w:val="28"/>
          <w:szCs w:val="28"/>
        </w:rPr>
        <w:t>»</w:t>
      </w:r>
      <w:r w:rsidR="001619DB" w:rsidRPr="004D1C86">
        <w:rPr>
          <w:sz w:val="28"/>
          <w:szCs w:val="28"/>
        </w:rPr>
        <w:t xml:space="preserve">. </w:t>
      </w:r>
      <w:r w:rsidR="00537073" w:rsidRPr="004D1C86">
        <w:rPr>
          <w:sz w:val="28"/>
          <w:szCs w:val="28"/>
        </w:rPr>
        <w:t xml:space="preserve"> </w:t>
      </w:r>
    </w:p>
    <w:p w:rsidR="00817159" w:rsidRPr="004D1C86" w:rsidRDefault="002767BD" w:rsidP="001A41F4">
      <w:pPr>
        <w:spacing w:after="375" w:line="240" w:lineRule="auto"/>
        <w:rPr>
          <w:sz w:val="28"/>
          <w:szCs w:val="28"/>
        </w:rPr>
      </w:pPr>
      <w:r w:rsidRPr="004D1C86">
        <w:rPr>
          <w:sz w:val="28"/>
          <w:szCs w:val="28"/>
        </w:rPr>
        <w:t xml:space="preserve">От имени всех жителей села, </w:t>
      </w:r>
      <w:proofErr w:type="gramStart"/>
      <w:r w:rsidRPr="004D1C86">
        <w:rPr>
          <w:sz w:val="28"/>
          <w:szCs w:val="28"/>
        </w:rPr>
        <w:t>от  администрации</w:t>
      </w:r>
      <w:proofErr w:type="gramEnd"/>
      <w:r w:rsidRPr="004D1C86">
        <w:rPr>
          <w:sz w:val="28"/>
          <w:szCs w:val="28"/>
        </w:rPr>
        <w:t xml:space="preserve"> Мокрушинского сел</w:t>
      </w:r>
      <w:r w:rsidR="0051099B" w:rsidRPr="004D1C86">
        <w:rPr>
          <w:sz w:val="28"/>
          <w:szCs w:val="28"/>
        </w:rPr>
        <w:t>ьсовета  желаю</w:t>
      </w:r>
      <w:r w:rsidRPr="004D1C86">
        <w:rPr>
          <w:sz w:val="28"/>
          <w:szCs w:val="28"/>
        </w:rPr>
        <w:t xml:space="preserve"> Вам, </w:t>
      </w:r>
      <w:r w:rsidR="008D01F8" w:rsidRPr="004D1C86">
        <w:rPr>
          <w:sz w:val="28"/>
          <w:szCs w:val="28"/>
        </w:rPr>
        <w:t xml:space="preserve"> дорогие </w:t>
      </w:r>
      <w:r w:rsidRPr="004D1C86">
        <w:rPr>
          <w:sz w:val="28"/>
          <w:szCs w:val="28"/>
        </w:rPr>
        <w:t>Труженики тыла, Дети войны, здоровья  и</w:t>
      </w:r>
      <w:r w:rsidR="0081563A">
        <w:rPr>
          <w:sz w:val="28"/>
          <w:szCs w:val="28"/>
        </w:rPr>
        <w:t xml:space="preserve"> долгих лет жизни! Пусть над вашими семьями </w:t>
      </w:r>
      <w:r w:rsidRPr="004D1C86">
        <w:rPr>
          <w:sz w:val="28"/>
          <w:szCs w:val="28"/>
        </w:rPr>
        <w:t>сияет чистое и безоблачное небо мирной и благополучной Родины!</w:t>
      </w:r>
    </w:p>
    <w:p w:rsidR="004D1C86" w:rsidRPr="004D1C86" w:rsidRDefault="004D1C86" w:rsidP="004D1C86">
      <w:pPr>
        <w:spacing w:after="375" w:line="240" w:lineRule="auto"/>
        <w:rPr>
          <w:sz w:val="24"/>
          <w:szCs w:val="24"/>
        </w:rPr>
      </w:pPr>
      <w:r w:rsidRPr="004D1C86">
        <w:rPr>
          <w:sz w:val="32"/>
          <w:szCs w:val="32"/>
        </w:rPr>
        <w:t xml:space="preserve">  </w:t>
      </w:r>
      <w:r w:rsidRPr="004D1C86">
        <w:rPr>
          <w:sz w:val="24"/>
          <w:szCs w:val="24"/>
        </w:rPr>
        <w:t>Глава Мокрушинского сельсовета</w:t>
      </w:r>
      <w:r w:rsidR="0058448F">
        <w:rPr>
          <w:sz w:val="24"/>
          <w:szCs w:val="24"/>
        </w:rPr>
        <w:t xml:space="preserve">  </w:t>
      </w:r>
      <w:bookmarkStart w:id="2" w:name="_GoBack"/>
      <w:bookmarkEnd w:id="2"/>
      <w:r w:rsidRPr="004D1C86">
        <w:rPr>
          <w:sz w:val="24"/>
          <w:szCs w:val="24"/>
        </w:rPr>
        <w:t xml:space="preserve"> Г.П. Шваб</w:t>
      </w:r>
    </w:p>
    <w:p w:rsidR="004D1C86" w:rsidRPr="004D1C86" w:rsidRDefault="004D1C86" w:rsidP="001A41F4">
      <w:pPr>
        <w:spacing w:after="375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817159" w:rsidRDefault="00817159" w:rsidP="001A41F4">
      <w:pPr>
        <w:spacing w:after="375" w:line="240" w:lineRule="auto"/>
      </w:pPr>
    </w:p>
    <w:p w:rsidR="002767BD" w:rsidRPr="00074380" w:rsidRDefault="002767BD" w:rsidP="002767B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547B2C" w:rsidRDefault="00547B2C"/>
    <w:sectPr w:rsidR="0054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48"/>
    <w:rsid w:val="00074380"/>
    <w:rsid w:val="00143A8D"/>
    <w:rsid w:val="001619DB"/>
    <w:rsid w:val="001A41F4"/>
    <w:rsid w:val="001D5446"/>
    <w:rsid w:val="002767BD"/>
    <w:rsid w:val="004D1C86"/>
    <w:rsid w:val="0051099B"/>
    <w:rsid w:val="00537073"/>
    <w:rsid w:val="00547B2C"/>
    <w:rsid w:val="0058448F"/>
    <w:rsid w:val="005B0891"/>
    <w:rsid w:val="00633FBD"/>
    <w:rsid w:val="007C3FF7"/>
    <w:rsid w:val="0081563A"/>
    <w:rsid w:val="00817159"/>
    <w:rsid w:val="008D01F8"/>
    <w:rsid w:val="00977848"/>
    <w:rsid w:val="00A34E8F"/>
    <w:rsid w:val="00B67388"/>
    <w:rsid w:val="00C10160"/>
    <w:rsid w:val="00C37430"/>
    <w:rsid w:val="00CB7EE5"/>
    <w:rsid w:val="00CE29E4"/>
    <w:rsid w:val="00E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4151F-2A95-4A00-B6C3-A7318C01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0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089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1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A2290-674B-4BB0-9C41-D385AB61A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Дудовская СОШ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GLAVA</cp:lastModifiedBy>
  <cp:revision>14</cp:revision>
  <dcterms:created xsi:type="dcterms:W3CDTF">2020-03-03T06:06:00Z</dcterms:created>
  <dcterms:modified xsi:type="dcterms:W3CDTF">2020-03-04T09:06:00Z</dcterms:modified>
</cp:coreProperties>
</file>